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F69CA" w14:textId="77777777" w:rsidR="00590AD2" w:rsidRDefault="00590AD2">
      <w:pPr>
        <w:jc w:val="center"/>
        <w:rPr>
          <w:sz w:val="40"/>
          <w:szCs w:val="40"/>
        </w:rPr>
      </w:pPr>
    </w:p>
    <w:p w14:paraId="069A44D3" w14:textId="77777777" w:rsidR="00590AD2" w:rsidRDefault="00000000">
      <w:pPr>
        <w:jc w:val="center"/>
        <w:rPr>
          <w:rFonts w:ascii="Bebas Neue" w:eastAsia="Bebas Neue" w:hAnsi="Bebas Neue" w:cs="Bebas Neue"/>
          <w:b/>
          <w:sz w:val="40"/>
          <w:szCs w:val="40"/>
        </w:rPr>
      </w:pPr>
      <w:r>
        <w:rPr>
          <w:rFonts w:ascii="Bebas Neue" w:eastAsia="Bebas Neue" w:hAnsi="Bebas Neue" w:cs="Bebas Neue"/>
          <w:b/>
          <w:sz w:val="40"/>
          <w:szCs w:val="40"/>
        </w:rPr>
        <w:t xml:space="preserve">5 </w:t>
      </w:r>
      <w:proofErr w:type="spellStart"/>
      <w:r>
        <w:rPr>
          <w:rFonts w:ascii="Bebas Neue" w:eastAsia="Bebas Neue" w:hAnsi="Bebas Neue" w:cs="Bebas Neue"/>
          <w:b/>
          <w:sz w:val="40"/>
          <w:szCs w:val="40"/>
        </w:rPr>
        <w:t>modulis</w:t>
      </w:r>
      <w:proofErr w:type="spellEnd"/>
      <w:r>
        <w:rPr>
          <w:rFonts w:ascii="Bebas Neue" w:eastAsia="Bebas Neue" w:hAnsi="Bebas Neue" w:cs="Bebas Neue"/>
          <w:b/>
          <w:sz w:val="40"/>
          <w:szCs w:val="40"/>
        </w:rPr>
        <w:t xml:space="preserve"> - 3 </w:t>
      </w:r>
      <w:proofErr w:type="spellStart"/>
      <w:r>
        <w:rPr>
          <w:rFonts w:ascii="Bebas Neue" w:eastAsia="Bebas Neue" w:hAnsi="Bebas Neue" w:cs="Bebas Neue"/>
          <w:b/>
          <w:sz w:val="40"/>
          <w:szCs w:val="40"/>
        </w:rPr>
        <w:t>pamoka</w:t>
      </w:r>
      <w:proofErr w:type="spellEnd"/>
      <w:r>
        <w:rPr>
          <w:rFonts w:ascii="Bebas Neue" w:eastAsia="Bebas Neue" w:hAnsi="Bebas Neue" w:cs="Bebas Neue"/>
          <w:b/>
          <w:sz w:val="40"/>
          <w:szCs w:val="40"/>
        </w:rPr>
        <w:t xml:space="preserve">: </w:t>
      </w:r>
      <w:proofErr w:type="spellStart"/>
      <w:r>
        <w:rPr>
          <w:rFonts w:ascii="Bebas Neue" w:eastAsia="Bebas Neue" w:hAnsi="Bebas Neue" w:cs="Bebas Neue"/>
          <w:b/>
          <w:sz w:val="40"/>
          <w:szCs w:val="40"/>
        </w:rPr>
        <w:t>Kabliukas</w:t>
      </w:r>
      <w:proofErr w:type="spellEnd"/>
    </w:p>
    <w:p w14:paraId="674F0F58" w14:textId="77777777" w:rsidR="00590AD2" w:rsidRDefault="00000000">
      <w:pPr>
        <w:widowControl w:val="0"/>
        <w:numPr>
          <w:ilvl w:val="0"/>
          <w:numId w:val="1"/>
        </w:numPr>
        <w:spacing w:after="0" w:line="216" w:lineRule="auto"/>
        <w:rPr>
          <w:rFonts w:ascii="Arial" w:eastAsia="Arial" w:hAnsi="Arial" w:cs="Arial"/>
          <w:b/>
          <w:color w:val="134F5C"/>
          <w:sz w:val="46"/>
          <w:szCs w:val="46"/>
        </w:rPr>
      </w:pPr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Kas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yra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išorinis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dirgiklis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 (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trigeris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)?</w:t>
      </w:r>
      <w:r>
        <w:rPr>
          <w:rFonts w:ascii="Bebas Neue" w:eastAsia="Bebas Neue" w:hAnsi="Bebas Neue" w:cs="Bebas Neue"/>
          <w:b/>
          <w:color w:val="134F5C"/>
          <w:sz w:val="46"/>
          <w:szCs w:val="46"/>
        </w:rPr>
        <w:br/>
      </w:r>
    </w:p>
    <w:p w14:paraId="5F0C81C0" w14:textId="77777777" w:rsidR="00590AD2" w:rsidRDefault="00000000">
      <w:pPr>
        <w:widowControl w:val="0"/>
        <w:numPr>
          <w:ilvl w:val="0"/>
          <w:numId w:val="1"/>
        </w:numPr>
        <w:spacing w:before="200" w:after="0" w:line="216" w:lineRule="auto"/>
        <w:rPr>
          <w:rFonts w:ascii="Arial" w:eastAsia="Arial" w:hAnsi="Arial" w:cs="Arial"/>
          <w:b/>
          <w:color w:val="134F5C"/>
          <w:sz w:val="46"/>
          <w:szCs w:val="46"/>
        </w:rPr>
      </w:pPr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Kas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yra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vidinis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dirgiklis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 (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trigeris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)?</w:t>
      </w:r>
      <w:r>
        <w:rPr>
          <w:rFonts w:ascii="Bebas Neue" w:eastAsia="Bebas Neue" w:hAnsi="Bebas Neue" w:cs="Bebas Neue"/>
          <w:b/>
          <w:color w:val="134F5C"/>
          <w:sz w:val="46"/>
          <w:szCs w:val="46"/>
        </w:rPr>
        <w:br/>
      </w:r>
      <w:r>
        <w:rPr>
          <w:rFonts w:ascii="Bebas Neue" w:eastAsia="Bebas Neue" w:hAnsi="Bebas Neue" w:cs="Bebas Neue"/>
          <w:b/>
          <w:color w:val="134F5C"/>
          <w:sz w:val="46"/>
          <w:szCs w:val="46"/>
        </w:rPr>
        <w:br/>
      </w:r>
    </w:p>
    <w:p w14:paraId="7DDA9A55" w14:textId="77777777" w:rsidR="00590AD2" w:rsidRDefault="00000000">
      <w:pPr>
        <w:widowControl w:val="0"/>
        <w:numPr>
          <w:ilvl w:val="0"/>
          <w:numId w:val="1"/>
        </w:numPr>
        <w:spacing w:before="200" w:after="0" w:line="216" w:lineRule="auto"/>
        <w:rPr>
          <w:rFonts w:ascii="Arial" w:eastAsia="Arial" w:hAnsi="Arial" w:cs="Arial"/>
          <w:b/>
          <w:color w:val="134F5C"/>
          <w:sz w:val="46"/>
          <w:szCs w:val="46"/>
        </w:rPr>
      </w:pP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Kokie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trys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dalykai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turi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įvykti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,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kad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būtų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sukurtas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 tam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tikras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elgesys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ar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veiksmas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 -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užuomina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: </w:t>
      </w:r>
      <w:proofErr w:type="gram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MAT .</w:t>
      </w:r>
      <w:proofErr w:type="gramEnd"/>
    </w:p>
    <w:p w14:paraId="465FAB2F" w14:textId="77777777" w:rsidR="00590AD2" w:rsidRDefault="00000000">
      <w:pPr>
        <w:widowControl w:val="0"/>
        <w:numPr>
          <w:ilvl w:val="0"/>
          <w:numId w:val="1"/>
        </w:numPr>
        <w:spacing w:before="200" w:after="0" w:line="216" w:lineRule="auto"/>
        <w:rPr>
          <w:rFonts w:ascii="Arial" w:eastAsia="Arial" w:hAnsi="Arial" w:cs="Arial"/>
          <w:b/>
          <w:color w:val="134F5C"/>
          <w:sz w:val="46"/>
          <w:szCs w:val="46"/>
        </w:rPr>
      </w:pP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Kokį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vaidmenį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atlygije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atlieka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 "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numatymas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"?</w:t>
      </w:r>
      <w:r>
        <w:rPr>
          <w:rFonts w:ascii="Bebas Neue" w:eastAsia="Bebas Neue" w:hAnsi="Bebas Neue" w:cs="Bebas Neue"/>
          <w:b/>
          <w:color w:val="134F5C"/>
          <w:sz w:val="46"/>
          <w:szCs w:val="46"/>
        </w:rPr>
        <w:br/>
      </w:r>
      <w:r>
        <w:rPr>
          <w:rFonts w:ascii="Bebas Neue" w:eastAsia="Bebas Neue" w:hAnsi="Bebas Neue" w:cs="Bebas Neue"/>
          <w:b/>
          <w:color w:val="134F5C"/>
          <w:sz w:val="46"/>
          <w:szCs w:val="46"/>
        </w:rPr>
        <w:br/>
      </w:r>
    </w:p>
    <w:p w14:paraId="5F371119" w14:textId="77777777" w:rsidR="00590AD2" w:rsidRDefault="00000000">
      <w:pPr>
        <w:widowControl w:val="0"/>
        <w:numPr>
          <w:ilvl w:val="0"/>
          <w:numId w:val="1"/>
        </w:numPr>
        <w:spacing w:before="200" w:after="0" w:line="216" w:lineRule="auto"/>
        <w:rPr>
          <w:rFonts w:ascii="Arial" w:eastAsia="Arial" w:hAnsi="Arial" w:cs="Arial"/>
          <w:b/>
          <w:color w:val="134F5C"/>
          <w:sz w:val="46"/>
          <w:szCs w:val="46"/>
        </w:rPr>
      </w:pP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Kokie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yra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 3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atlygio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tipai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?</w:t>
      </w:r>
      <w:r>
        <w:rPr>
          <w:rFonts w:ascii="Bebas Neue" w:eastAsia="Bebas Neue" w:hAnsi="Bebas Neue" w:cs="Bebas Neue"/>
          <w:b/>
          <w:color w:val="134F5C"/>
          <w:sz w:val="46"/>
          <w:szCs w:val="46"/>
        </w:rPr>
        <w:br/>
      </w:r>
      <w:r>
        <w:rPr>
          <w:rFonts w:ascii="Bebas Neue" w:eastAsia="Bebas Neue" w:hAnsi="Bebas Neue" w:cs="Bebas Neue"/>
          <w:b/>
          <w:color w:val="134F5C"/>
          <w:sz w:val="46"/>
          <w:szCs w:val="46"/>
        </w:rPr>
        <w:br/>
      </w:r>
    </w:p>
    <w:p w14:paraId="5E97E2EB" w14:textId="77777777" w:rsidR="00590AD2" w:rsidRDefault="00000000">
      <w:pPr>
        <w:widowControl w:val="0"/>
        <w:numPr>
          <w:ilvl w:val="0"/>
          <w:numId w:val="1"/>
        </w:numPr>
        <w:spacing w:before="200" w:after="0" w:line="216" w:lineRule="auto"/>
        <w:rPr>
          <w:rFonts w:ascii="Arial" w:eastAsia="Arial" w:hAnsi="Arial" w:cs="Arial"/>
          <w:b/>
          <w:color w:val="134F5C"/>
          <w:sz w:val="46"/>
          <w:szCs w:val="46"/>
        </w:rPr>
      </w:pPr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Kaip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galėtum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pasinaudoti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tuo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,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ką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sužinojai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,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jei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norėtum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įkurti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savo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elektroninės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prekybos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 xml:space="preserve"> </w:t>
      </w:r>
      <w:proofErr w:type="spellStart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verslą</w:t>
      </w:r>
      <w:proofErr w:type="spellEnd"/>
      <w:r>
        <w:rPr>
          <w:rFonts w:ascii="Bebas Neue" w:eastAsia="Bebas Neue" w:hAnsi="Bebas Neue" w:cs="Bebas Neue"/>
          <w:b/>
          <w:color w:val="134F5C"/>
          <w:sz w:val="46"/>
          <w:szCs w:val="46"/>
        </w:rPr>
        <w:t>?</w:t>
      </w:r>
    </w:p>
    <w:p w14:paraId="03E92E5C" w14:textId="77777777" w:rsidR="00590AD2" w:rsidRDefault="00590AD2">
      <w:pPr>
        <w:widowControl w:val="0"/>
        <w:spacing w:before="200" w:after="0" w:line="216" w:lineRule="auto"/>
        <w:ind w:left="720"/>
        <w:rPr>
          <w:rFonts w:ascii="Bebas Neue" w:eastAsia="Bebas Neue" w:hAnsi="Bebas Neue" w:cs="Bebas Neue"/>
          <w:b/>
          <w:color w:val="FFFFFF"/>
          <w:sz w:val="46"/>
          <w:szCs w:val="46"/>
        </w:rPr>
      </w:pPr>
    </w:p>
    <w:p w14:paraId="23A442DC" w14:textId="77777777" w:rsidR="00590AD2" w:rsidRDefault="00590AD2"/>
    <w:sectPr w:rsidR="00590A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645FE" w14:textId="77777777" w:rsidR="0009521A" w:rsidRDefault="0009521A">
      <w:pPr>
        <w:spacing w:after="0" w:line="240" w:lineRule="auto"/>
      </w:pPr>
      <w:r>
        <w:separator/>
      </w:r>
    </w:p>
  </w:endnote>
  <w:endnote w:type="continuationSeparator" w:id="0">
    <w:p w14:paraId="758BE20E" w14:textId="77777777" w:rsidR="0009521A" w:rsidRDefault="00095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ebas Neue">
    <w:charset w:val="00"/>
    <w:family w:val="swiss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D65D4" w14:textId="77777777" w:rsidR="00981C2C" w:rsidRDefault="00981C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E0776" w14:textId="77777777" w:rsidR="00590AD2" w:rsidRDefault="00000000">
    <w:pPr>
      <w:widowControl w:val="0"/>
      <w:spacing w:after="0" w:line="240" w:lineRule="auto"/>
      <w:jc w:val="center"/>
      <w:rPr>
        <w:b/>
      </w:rPr>
    </w:pPr>
    <w:proofErr w:type="spellStart"/>
    <w:r>
      <w:rPr>
        <w:b/>
      </w:rPr>
      <w:t>Socialiniai</w:t>
    </w:r>
    <w:proofErr w:type="spellEnd"/>
    <w:r>
      <w:rPr>
        <w:b/>
      </w:rPr>
      <w:t xml:space="preserve"> </w:t>
    </w:r>
    <w:proofErr w:type="spellStart"/>
    <w:r>
      <w:rPr>
        <w:b/>
      </w:rPr>
      <w:t>tinklai</w:t>
    </w:r>
    <w:proofErr w:type="spellEnd"/>
    <w:r>
      <w:rPr>
        <w:b/>
      </w:rPr>
      <w:t xml:space="preserve">: </w:t>
    </w:r>
    <w:proofErr w:type="spellStart"/>
    <w:r>
      <w:rPr>
        <w:b/>
      </w:rPr>
      <w:t>nauda</w:t>
    </w:r>
    <w:proofErr w:type="spellEnd"/>
    <w:r>
      <w:rPr>
        <w:b/>
      </w:rPr>
      <w:t xml:space="preserve"> </w:t>
    </w:r>
    <w:proofErr w:type="spellStart"/>
    <w:r>
      <w:rPr>
        <w:b/>
      </w:rPr>
      <w:t>ir</w:t>
    </w:r>
    <w:proofErr w:type="spellEnd"/>
    <w:r>
      <w:rPr>
        <w:b/>
      </w:rPr>
      <w:t xml:space="preserve"> </w:t>
    </w:r>
    <w:proofErr w:type="spellStart"/>
    <w:r>
      <w:rPr>
        <w:b/>
      </w:rPr>
      <w:t>pavojai</w:t>
    </w:r>
    <w:proofErr w:type="spellEnd"/>
  </w:p>
  <w:p w14:paraId="17E0EEB2" w14:textId="77777777" w:rsidR="00590AD2" w:rsidRDefault="00000000">
    <w:pPr>
      <w:widowControl w:val="0"/>
      <w:spacing w:after="0" w:line="240" w:lineRule="auto"/>
      <w:jc w:val="center"/>
    </w:pPr>
    <w:r>
      <w:t xml:space="preserve">Erasmus+ </w:t>
    </w:r>
    <w:proofErr w:type="spellStart"/>
    <w:r>
      <w:t>projektas</w:t>
    </w:r>
    <w:proofErr w:type="spellEnd"/>
    <w:r>
      <w:t xml:space="preserve"> ID </w:t>
    </w:r>
    <w:proofErr w:type="spellStart"/>
    <w:r>
      <w:t>numeris</w:t>
    </w:r>
    <w:proofErr w:type="spellEnd"/>
    <w:r>
      <w:t>: 2020-1-UK01-KA201-078830</w:t>
    </w:r>
  </w:p>
  <w:p w14:paraId="2B31D851" w14:textId="77777777" w:rsidR="00590AD2" w:rsidRDefault="00000000">
    <w:pPr>
      <w:widowControl w:val="0"/>
      <w:spacing w:after="0" w:line="240" w:lineRule="auto"/>
      <w:jc w:val="center"/>
      <w:rPr>
        <w:color w:val="888888"/>
        <w:sz w:val="24"/>
        <w:szCs w:val="24"/>
      </w:rPr>
    </w:pPr>
    <w:r>
      <w:t xml:space="preserve">Europos </w:t>
    </w:r>
    <w:proofErr w:type="spellStart"/>
    <w:r>
      <w:t>komisija</w:t>
    </w:r>
    <w:proofErr w:type="spellEnd"/>
    <w:r>
      <w:t xml:space="preserve"> </w:t>
    </w:r>
    <w:proofErr w:type="spellStart"/>
    <w:r>
      <w:t>jokiomis</w:t>
    </w:r>
    <w:proofErr w:type="spellEnd"/>
    <w:r>
      <w:t xml:space="preserve"> </w:t>
    </w:r>
    <w:proofErr w:type="spellStart"/>
    <w:r>
      <w:t>aplinkybėmis</w:t>
    </w:r>
    <w:proofErr w:type="spellEnd"/>
    <w:r>
      <w:t xml:space="preserve"> </w:t>
    </w:r>
    <w:proofErr w:type="spellStart"/>
    <w:r>
      <w:t>ar</w:t>
    </w:r>
    <w:proofErr w:type="spellEnd"/>
    <w:r>
      <w:t xml:space="preserve"> </w:t>
    </w:r>
    <w:proofErr w:type="spellStart"/>
    <w:r>
      <w:t>kitais</w:t>
    </w:r>
    <w:proofErr w:type="spellEnd"/>
    <w:r>
      <w:t xml:space="preserve"> </w:t>
    </w:r>
    <w:proofErr w:type="spellStart"/>
    <w:r>
      <w:t>pagrindais</w:t>
    </w:r>
    <w:proofErr w:type="spellEnd"/>
    <w:r>
      <w:t xml:space="preserve"> </w:t>
    </w:r>
    <w:proofErr w:type="spellStart"/>
    <w:r>
      <w:t>negali</w:t>
    </w:r>
    <w:proofErr w:type="spellEnd"/>
    <w:r>
      <w:t xml:space="preserve"> </w:t>
    </w:r>
    <w:proofErr w:type="spellStart"/>
    <w:r>
      <w:t>būti</w:t>
    </w:r>
    <w:proofErr w:type="spellEnd"/>
    <w:r>
      <w:t xml:space="preserve"> </w:t>
    </w:r>
    <w:proofErr w:type="spellStart"/>
    <w:r>
      <w:t>laikoma</w:t>
    </w:r>
    <w:proofErr w:type="spellEnd"/>
    <w:r>
      <w:t xml:space="preserve"> </w:t>
    </w:r>
    <w:proofErr w:type="spellStart"/>
    <w:r>
      <w:t>atsakinga</w:t>
    </w:r>
    <w:proofErr w:type="spellEnd"/>
    <w:r>
      <w:t xml:space="preserve"> </w:t>
    </w:r>
    <w:proofErr w:type="spellStart"/>
    <w:r>
      <w:t>už</w:t>
    </w:r>
    <w:proofErr w:type="spellEnd"/>
    <w:r>
      <w:t xml:space="preserve"> </w:t>
    </w:r>
    <w:proofErr w:type="spellStart"/>
    <w:r>
      <w:t>šios</w:t>
    </w:r>
    <w:proofErr w:type="spellEnd"/>
    <w:r>
      <w:t xml:space="preserve"> </w:t>
    </w:r>
    <w:proofErr w:type="spellStart"/>
    <w:r>
      <w:t>informacijos</w:t>
    </w:r>
    <w:proofErr w:type="spellEnd"/>
    <w:r>
      <w:t xml:space="preserve"> </w:t>
    </w:r>
    <w:proofErr w:type="spellStart"/>
    <w:r>
      <w:t>kūrimą</w:t>
    </w:r>
    <w:proofErr w:type="spellEnd"/>
    <w:r>
      <w:t xml:space="preserve"> </w:t>
    </w:r>
    <w:proofErr w:type="spellStart"/>
    <w:r>
      <w:t>ir</w:t>
    </w:r>
    <w:proofErr w:type="spellEnd"/>
    <w:r>
      <w:t xml:space="preserve"> </w:t>
    </w:r>
    <w:proofErr w:type="spellStart"/>
    <w:r>
      <w:t>panaudojimą</w:t>
    </w:r>
    <w:proofErr w:type="spellEnd"/>
    <w:r>
      <w:t xml:space="preserve">. </w:t>
    </w:r>
    <w:proofErr w:type="spellStart"/>
    <w:r>
      <w:t>Pateikta</w:t>
    </w:r>
    <w:proofErr w:type="spellEnd"/>
    <w:r>
      <w:t xml:space="preserve"> </w:t>
    </w:r>
    <w:proofErr w:type="spellStart"/>
    <w:r>
      <w:t>medžiaga</w:t>
    </w:r>
    <w:proofErr w:type="spellEnd"/>
    <w:r>
      <w:t xml:space="preserve"> </w:t>
    </w:r>
    <w:proofErr w:type="spellStart"/>
    <w:r>
      <w:t>atspindi</w:t>
    </w:r>
    <w:proofErr w:type="spellEnd"/>
    <w:r>
      <w:t xml:space="preserve"> tik </w:t>
    </w:r>
    <w:proofErr w:type="spellStart"/>
    <w:r>
      <w:t>autorių</w:t>
    </w:r>
    <w:proofErr w:type="spellEnd"/>
    <w:r>
      <w:t xml:space="preserve"> </w:t>
    </w:r>
    <w:proofErr w:type="spellStart"/>
    <w:r>
      <w:t>požiūrį</w:t>
    </w:r>
    <w:proofErr w:type="spellEnd"/>
  </w:p>
  <w:p w14:paraId="32446801" w14:textId="77777777" w:rsidR="00590AD2" w:rsidRDefault="00590AD2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b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FAC02" w14:textId="77777777" w:rsidR="00981C2C" w:rsidRDefault="00981C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86C15" w14:textId="77777777" w:rsidR="0009521A" w:rsidRDefault="0009521A">
      <w:pPr>
        <w:spacing w:after="0" w:line="240" w:lineRule="auto"/>
      </w:pPr>
      <w:r>
        <w:separator/>
      </w:r>
    </w:p>
  </w:footnote>
  <w:footnote w:type="continuationSeparator" w:id="0">
    <w:p w14:paraId="4276B771" w14:textId="77777777" w:rsidR="0009521A" w:rsidRDefault="00095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99F3D" w14:textId="77777777" w:rsidR="00981C2C" w:rsidRDefault="00981C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0608D" w14:textId="493A379E" w:rsidR="00590AD2" w:rsidRDefault="00981C2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3D3388CC" wp14:editId="1628AB88">
          <wp:simplePos x="0" y="0"/>
          <wp:positionH relativeFrom="column">
            <wp:posOffset>4114165</wp:posOffset>
          </wp:positionH>
          <wp:positionV relativeFrom="paragraph">
            <wp:posOffset>-15240</wp:posOffset>
          </wp:positionV>
          <wp:extent cx="2052955" cy="445770"/>
          <wp:effectExtent l="0" t="0" r="0" b="0"/>
          <wp:wrapNone/>
          <wp:docPr id="2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955" cy="445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00000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5C69320A" wp14:editId="4AB17EFA">
              <wp:simplePos x="0" y="0"/>
              <wp:positionH relativeFrom="column">
                <wp:posOffset>-533399</wp:posOffset>
              </wp:positionH>
              <wp:positionV relativeFrom="paragraph">
                <wp:posOffset>457200</wp:posOffset>
              </wp:positionV>
              <wp:extent cx="6899910" cy="31750"/>
              <wp:effectExtent l="0" t="0" r="0" b="0"/>
              <wp:wrapNone/>
              <wp:docPr id="18" name="Straight Arrow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1905570" y="3780000"/>
                        <a:ext cx="68808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E36C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-533399</wp:posOffset>
              </wp:positionH>
              <wp:positionV relativeFrom="paragraph">
                <wp:posOffset>457200</wp:posOffset>
              </wp:positionV>
              <wp:extent cx="6899910" cy="31750"/>
              <wp:effectExtent b="0" l="0" r="0" t="0"/>
              <wp:wrapNone/>
              <wp:docPr id="18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9991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R="00000000">
      <w:rPr>
        <w:noProof/>
      </w:rPr>
      <w:drawing>
        <wp:anchor distT="0" distB="0" distL="114300" distR="114300" simplePos="0" relativeHeight="251659264" behindDoc="0" locked="0" layoutInCell="1" hidden="0" allowOverlap="1" wp14:anchorId="16611264" wp14:editId="59747B1E">
          <wp:simplePos x="0" y="0"/>
          <wp:positionH relativeFrom="column">
            <wp:posOffset>-632</wp:posOffset>
          </wp:positionH>
          <wp:positionV relativeFrom="paragraph">
            <wp:posOffset>-60956</wp:posOffset>
          </wp:positionV>
          <wp:extent cx="495300" cy="495300"/>
          <wp:effectExtent l="0" t="0" r="0" b="0"/>
          <wp:wrapNone/>
          <wp:docPr id="1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DB4E554" w14:textId="77777777" w:rsidR="00590AD2" w:rsidRDefault="00590AD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43828" w14:textId="77777777" w:rsidR="00981C2C" w:rsidRDefault="00981C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0067D3"/>
    <w:multiLevelType w:val="multilevel"/>
    <w:tmpl w:val="C7DCDB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003779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AD2"/>
    <w:rsid w:val="0009521A"/>
    <w:rsid w:val="00590AD2"/>
    <w:rsid w:val="0098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FB25F3"/>
  <w15:docId w15:val="{03550CC0-4780-44E8-9FB0-121D0137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6791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679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4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1CE"/>
  </w:style>
  <w:style w:type="paragraph" w:styleId="Footer">
    <w:name w:val="footer"/>
    <w:basedOn w:val="Normal"/>
    <w:link w:val="FooterChar"/>
    <w:uiPriority w:val="99"/>
    <w:unhideWhenUsed/>
    <w:rsid w:val="0042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1CE"/>
  </w:style>
  <w:style w:type="paragraph" w:customStyle="1" w:styleId="Default">
    <w:name w:val="Default"/>
    <w:rsid w:val="00EE4E7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A6791"/>
    <w:rPr>
      <w:rFonts w:asciiTheme="majorHAnsi" w:eastAsiaTheme="majorEastAsia" w:hAnsiTheme="majorHAnsi" w:cstheme="majorBidi"/>
      <w:color w:val="365F91" w:themeColor="accent1" w:themeShade="BF"/>
      <w:sz w:val="36"/>
      <w:szCs w:val="3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rsid w:val="00CA6791"/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s-ES"/>
    </w:rPr>
  </w:style>
  <w:style w:type="paragraph" w:styleId="TOCHeading">
    <w:name w:val="TOC Heading"/>
    <w:basedOn w:val="Heading1"/>
    <w:next w:val="Normal"/>
    <w:uiPriority w:val="39"/>
    <w:unhideWhenUsed/>
    <w:qFormat/>
    <w:rsid w:val="00CA6791"/>
    <w:pPr>
      <w:outlineLvl w:val="9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lBmDE6OLkHjkhscKfjW8+eg4Rg==">AMUW2mUm0YAtFSWhNQ6JzG1z85zu4x/w7k6OfkOpJFCMNy7e6UliRQMnFaxB2anfkXxEeYcix4lBNrU0/iLC5rsddmDtIVspA4ZluCCdqPXu9CzC/mpSaMM=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 Social Media</dc:creator>
  <cp:lastModifiedBy>John Mason</cp:lastModifiedBy>
  <cp:revision>2</cp:revision>
  <dcterms:created xsi:type="dcterms:W3CDTF">2021-05-19T13:07:00Z</dcterms:created>
  <dcterms:modified xsi:type="dcterms:W3CDTF">2023-03-17T15:12:00Z</dcterms:modified>
</cp:coreProperties>
</file>